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EA48" w14:textId="264C3647" w:rsidR="00365C0D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ANEXA IX</w:t>
      </w:r>
    </w:p>
    <w:p w14:paraId="32D04863" w14:textId="34AD87A1" w:rsidR="00561F3E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Orientari metodologice pentru completarea Planului de Monitorizare pentru apelul de proiecte</w:t>
      </w:r>
    </w:p>
    <w:p w14:paraId="7B75C751" w14:textId="77777777" w:rsidR="00561F3E" w:rsidRDefault="00561F3E" w:rsidP="00561F3E">
      <w:pPr>
        <w:rPr>
          <w:rFonts w:cstheme="minorHAnsi"/>
          <w:b/>
          <w:bCs/>
          <w:i/>
          <w:iCs/>
          <w:sz w:val="24"/>
          <w:szCs w:val="24"/>
        </w:rPr>
      </w:pPr>
      <w:proofErr w:type="spellStart"/>
      <w:r>
        <w:rPr>
          <w:rFonts w:cstheme="minorHAnsi"/>
          <w:b/>
          <w:bCs/>
          <w:i/>
          <w:iCs/>
          <w:sz w:val="24"/>
          <w:szCs w:val="24"/>
        </w:rPr>
        <w:t>Definirea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indicatorilor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de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etapa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natura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Default="00561F3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Default="00561F3E" w:rsidP="00561F3E">
      <w:pPr>
        <w:rPr>
          <w:rFonts w:cstheme="minorHAnsi"/>
          <w:sz w:val="24"/>
          <w:szCs w:val="24"/>
        </w:rPr>
      </w:pPr>
    </w:p>
    <w:p w14:paraId="46E19EBD" w14:textId="77777777" w:rsidR="00561F3E" w:rsidRDefault="00561F3E" w:rsidP="00561F3E">
      <w:pPr>
        <w:tabs>
          <w:tab w:val="left" w:pos="450"/>
        </w:tabs>
        <w:ind w:right="75"/>
        <w:jc w:val="both"/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</w:pPr>
      <w:r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  <w:tblGridChange w:id="0">
          <w:tblGrid>
            <w:gridCol w:w="453"/>
            <w:gridCol w:w="1655"/>
            <w:gridCol w:w="1937"/>
            <w:gridCol w:w="1709"/>
            <w:gridCol w:w="1800"/>
            <w:gridCol w:w="1259"/>
            <w:gridCol w:w="1891"/>
            <w:gridCol w:w="1171"/>
            <w:gridCol w:w="1075"/>
          </w:tblGrid>
        </w:tblGridChange>
      </w:tblGrid>
      <w:tr w:rsidR="003029AB" w:rsidRPr="00561F3E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76EC7BF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del w:id="1" w:author="Daniela Murgan" w:date="2024-03-11T16:48:00Z">
              <w:r w:rsidDel="00C97CD7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>Tinta finala indicator de rezultat</w:delText>
              </w:r>
            </w:del>
          </w:p>
        </w:tc>
      </w:tr>
      <w:tr w:rsidR="003029AB" w:rsidRPr="00561F3E" w14:paraId="483884CE" w14:textId="39E35062" w:rsidTr="00257827">
        <w:tblPrEx>
          <w:tblW w:w="5000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2" w:author="Daniela Murgan" w:date="2024-03-11T14:25:00Z">
            <w:tblPrEx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jc w:val="center"/>
          <w:trPrChange w:id="3" w:author="Daniela Murgan" w:date="2024-03-11T14:25:00Z">
            <w:trPr>
              <w:jc w:val="center"/>
            </w:trPr>
          </w:trPrChange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4" w:author="Daniela Murgan" w:date="2024-03-11T14:25:00Z">
              <w:tcPr>
                <w:tcW w:w="17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092A07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" w:author="Daniela Murgan" w:date="2024-03-11T14:25:00Z">
              <w:tcPr>
                <w:tcW w:w="6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4226C64" w14:textId="4E345246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del w:id="6" w:author="Daniela Murgan" w:date="2024-03-11T14:25:00Z">
              <w:r w:rsidRPr="00561F3E" w:rsidDel="00257827">
                <w:rPr>
                  <w:rFonts w:cstheme="minorHAnsi"/>
                  <w:b/>
                  <w:bCs/>
                  <w:i/>
                  <w:sz w:val="20"/>
                  <w:szCs w:val="20"/>
                </w:rPr>
                <w:delText>RCO</w:delText>
              </w:r>
            </w:del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" w:author="Daniela Murgan" w:date="2024-03-11T14:25:00Z">
              <w:tcPr>
                <w:tcW w:w="74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7A50189" w14:textId="058804FF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del w:id="8" w:author="Daniela Murgan" w:date="2024-03-11T14:25:00Z">
              <w:r w:rsidRPr="00561F3E" w:rsidDel="00257827">
                <w:rPr>
                  <w:rFonts w:cstheme="minorHAnsi"/>
                  <w:sz w:val="20"/>
                  <w:szCs w:val="20"/>
                  <w:lang w:val="ro-RO"/>
                </w:rPr>
                <w:delText>Indicator de realizare</w:delText>
              </w:r>
            </w:del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9" w:author="Daniela Murgan" w:date="2024-03-11T14:25:00Z">
              <w:tcPr>
                <w:tcW w:w="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038AA02" w14:textId="7036E8A5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del w:id="10" w:author="Daniela Murgan" w:date="2024-03-11T14:25:00Z">
              <w:r w:rsidRPr="00561F3E" w:rsidDel="00257827">
                <w:rPr>
                  <w:rFonts w:cstheme="minorHAnsi"/>
                  <w:sz w:val="20"/>
                  <w:szCs w:val="20"/>
                  <w:lang w:val="ro-RO"/>
                </w:rPr>
                <w:delText>Se vor descrie cu valori intermediare indicatorii de realizare daca e cazul</w:delText>
              </w:r>
            </w:del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1" w:author="Daniela Murgan" w:date="2024-03-11T14:25:00Z">
              <w:tcPr>
                <w:tcW w:w="6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8DEBBE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2" w:author="Daniela Murgan" w:date="2024-03-11T14:25:00Z">
              <w:tcPr>
                <w:tcW w:w="4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3DBA16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3" w:author="Daniela Murgan" w:date="2024-03-11T14:25:00Z">
              <w:tcPr>
                <w:tcW w:w="7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BCCBB42" w14:textId="7EE34765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del w:id="14" w:author="Daniela Murgan" w:date="2024-03-11T14:25:00Z">
              <w:r w:rsidRPr="00561F3E" w:rsidDel="00257827">
                <w:rPr>
                  <w:rFonts w:cstheme="minorHAnsi"/>
                  <w:i/>
                  <w:sz w:val="20"/>
                  <w:szCs w:val="20"/>
                  <w:lang w:val="ro-RO"/>
                </w:rPr>
                <w:delText>Rapoarte de progres final, raport de vizita final</w:delText>
              </w:r>
            </w:del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" w:author="Daniela Murgan" w:date="2024-03-11T14:25:00Z">
              <w:tcPr>
                <w:tcW w:w="4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488B7C7" w14:textId="2BDE0144" w:rsidR="003029AB" w:rsidRPr="00561F3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del w:id="16" w:author="Daniela Murgan" w:date="2024-03-11T14:25:00Z">
              <w:r w:rsidRPr="00561F3E" w:rsidDel="00257827">
                <w:rPr>
                  <w:rFonts w:cstheme="minorHAnsi"/>
                  <w:sz w:val="20"/>
                  <w:szCs w:val="20"/>
                  <w:lang w:val="ro-RO"/>
                </w:rPr>
                <w:delText>Se va completa de către beneficiar,</w:delText>
              </w:r>
            </w:del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" w:author="Daniela Murgan" w:date="2024-03-11T14:25:00Z">
              <w:tcPr>
                <w:tcW w:w="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08F99D0" w14:textId="3093A998" w:rsidR="003029AB" w:rsidRPr="00561F3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del w:id="18" w:author="Daniela Murgan" w:date="2024-03-11T14:25:00Z">
              <w:r w:rsidRPr="00561F3E" w:rsidDel="00257827">
                <w:rPr>
                  <w:rFonts w:cstheme="minorHAnsi"/>
                  <w:sz w:val="20"/>
                  <w:szCs w:val="20"/>
                  <w:lang w:val="ro-RO"/>
                </w:rPr>
                <w:delText>Se va completa de către beneficiar,</w:delText>
              </w:r>
            </w:del>
          </w:p>
        </w:tc>
      </w:tr>
      <w:tr w:rsidR="003029AB" w:rsidRPr="00561F3E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62755249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achizitiei de SF/DALI/expertize</w:t>
            </w:r>
            <w:del w:id="19" w:author="Daniela Murgan" w:date="2024-03-11T16:49:00Z">
              <w:r w:rsidRPr="00561F3E" w:rsidDel="00C97CD7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>/ IE1</w:delText>
              </w:r>
            </w:del>
          </w:p>
          <w:p w14:paraId="615F9767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561F3E" w:rsidRDefault="003029A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SF/DALi/expertize/etc </w:t>
            </w:r>
          </w:p>
          <w:p w14:paraId="52D7212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1 de la data semnarii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22454593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 PT</w:t>
            </w:r>
            <w:del w:id="20" w:author="Daniela Murgan" w:date="2024-03-11T16:49:00Z">
              <w:r w:rsidRPr="00561F3E" w:rsidDel="00C97CD7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 xml:space="preserve">/ IE2 </w:delText>
              </w:r>
            </w:del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–</w:t>
            </w:r>
          </w:p>
          <w:p w14:paraId="72916548" w14:textId="77777777" w:rsidR="003029AB" w:rsidRPr="0011011A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11011A">
              <w:rPr>
                <w:rFonts w:cstheme="minorHAnsi"/>
                <w:b/>
                <w:bCs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022BECD4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Depunerea dosar achizitiei </w:t>
            </w:r>
            <w:del w:id="21" w:author="Daniela Murgan" w:date="2024-03-11T16:49:00Z">
              <w:r w:rsidRPr="00561F3E" w:rsidDel="00C97CD7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>echipamente/ IE3 –</w:delText>
              </w:r>
            </w:del>
            <w:ins w:id="22" w:author="Daniela Murgan" w:date="2024-03-11T16:49:00Z">
              <w:r w:rsidR="00C97CD7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t>dotari</w:t>
              </w:r>
            </w:ins>
          </w:p>
          <w:p w14:paraId="75B1068D" w14:textId="50037994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Pentru </w:t>
            </w:r>
            <w:del w:id="23" w:author="Daniela Murgan" w:date="2024-03-11T16:25:00Z">
              <w:r w:rsidRPr="00561F3E" w:rsidDel="00F21283">
                <w:rPr>
                  <w:rFonts w:cstheme="minorHAnsi"/>
                  <w:sz w:val="20"/>
                  <w:szCs w:val="20"/>
                  <w:lang w:val="ro-RO"/>
                </w:rPr>
                <w:delText xml:space="preserve">proiectele </w:delText>
              </w:r>
            </w:del>
            <w:ins w:id="24" w:author="Daniela Murgan" w:date="2024-03-11T16:25:00Z">
              <w:r w:rsidR="00F21283">
                <w:rPr>
                  <w:rFonts w:cstheme="minorHAnsi"/>
                  <w:sz w:val="20"/>
                  <w:szCs w:val="20"/>
                  <w:lang w:val="ro-RO"/>
                </w:rPr>
                <w:t>ac</w:t>
              </w:r>
            </w:ins>
            <w:ins w:id="25" w:author="Daniela Murgan" w:date="2024-03-11T16:26:00Z">
              <w:r w:rsidR="00F21283">
                <w:rPr>
                  <w:rFonts w:cstheme="minorHAnsi"/>
                  <w:sz w:val="20"/>
                  <w:szCs w:val="20"/>
                  <w:lang w:val="ro-RO"/>
                </w:rPr>
                <w:t xml:space="preserve">hizitia </w:t>
              </w:r>
            </w:ins>
            <w:r w:rsidRPr="00561F3E">
              <w:rPr>
                <w:rFonts w:cstheme="minorHAnsi"/>
                <w:sz w:val="20"/>
                <w:szCs w:val="20"/>
                <w:lang w:val="ro-RO"/>
              </w:rPr>
              <w:t>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1F329B8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ins w:id="26" w:author="Daniela Murgan" w:date="2024-03-11T16:20:00Z">
              <w:r w:rsidR="00F21283">
                <w:rPr>
                  <w:rFonts w:cstheme="minorHAnsi"/>
                  <w:sz w:val="20"/>
                  <w:szCs w:val="20"/>
                  <w:lang w:val="ro-RO"/>
                </w:rPr>
                <w:t xml:space="preserve">...... </w:t>
              </w:r>
            </w:ins>
            <w:del w:id="27" w:author="Daniela Murgan" w:date="2024-03-11T16:22:00Z">
              <w:r w:rsidRPr="00561F3E" w:rsidDel="00F21283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 xml:space="preserve">luna 5 </w:delText>
              </w:r>
            </w:del>
            <w:ins w:id="28" w:author="Daniela Murgan" w:date="2024-03-11T16:25:00Z">
              <w:r w:rsidR="00F21283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t xml:space="preserve"> luni*** </w:t>
              </w:r>
            </w:ins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11E5CDA1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Ordin incepere lucrari</w:t>
            </w:r>
            <w:del w:id="29" w:author="Daniela Murgan" w:date="2024-03-11T16:57:00Z">
              <w:r w:rsidRPr="00561F3E" w:rsidDel="003B3D5A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 xml:space="preserve">/ IE4 – </w:delText>
              </w:r>
            </w:del>
            <w:r w:rsidRPr="00561F3E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pentru activitatea de</w:t>
            </w:r>
          </w:p>
          <w:p w14:paraId="13E813E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bază din proiect si</w:t>
            </w:r>
          </w:p>
          <w:p w14:paraId="494F525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depunerea dosarului</w:t>
            </w:r>
          </w:p>
          <w:p w14:paraId="0317996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realizare a lucrărilor</w:t>
            </w:r>
          </w:p>
          <w:p w14:paraId="20ED46F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execuție în</w:t>
            </w:r>
          </w:p>
          <w:p w14:paraId="49C8313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termenului</w:t>
            </w:r>
          </w:p>
          <w:p w14:paraId="25E9241A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2C22A97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="00427263" w:rsidRPr="00427263">
              <w:rPr>
                <w:rFonts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58C1FF46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del w:id="30" w:author="Daniela Murgan" w:date="2024-03-11T16:57:00Z">
              <w:r w:rsidRPr="00561F3E" w:rsidDel="003B3D5A">
                <w:rPr>
                  <w:rFonts w:cstheme="minorHAnsi"/>
                  <w:kern w:val="0"/>
                  <w:sz w:val="20"/>
                  <w:szCs w:val="20"/>
                </w:rPr>
                <w:delText>/</w:delText>
              </w:r>
              <w:r w:rsidRPr="00561F3E" w:rsidDel="003B3D5A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 xml:space="preserve"> IE5</w:delText>
              </w:r>
            </w:del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r w:rsidR="00DF322F">
              <w:rPr>
                <w:rFonts w:cstheme="minorHAnsi"/>
                <w:kern w:val="0"/>
                <w:sz w:val="20"/>
                <w:szCs w:val="20"/>
              </w:rPr>
              <w:t>15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3E94EF87" w:rsidR="003029AB" w:rsidRPr="00561F3E" w:rsidRDefault="003E51C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ins w:id="31" w:author="Daniela Murgan" w:date="2024-03-11T16:26:00Z">
              <w:r>
                <w:rPr>
                  <w:rFonts w:cstheme="minorHAnsi"/>
                  <w:sz w:val="20"/>
                  <w:szCs w:val="20"/>
                  <w:lang w:val="ro-RO"/>
                </w:rPr>
                <w:t xml:space="preserve">Verificarea depunerii </w:t>
              </w:r>
            </w:ins>
            <w:r w:rsidR="003029AB"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>
              <w:rPr>
                <w:rFonts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4542E986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del w:id="32" w:author="Daniela Murgan" w:date="2024-03-11T16:57:00Z">
              <w:r w:rsidRPr="00561F3E" w:rsidDel="003B3D5A">
                <w:rPr>
                  <w:rFonts w:cstheme="minorHAnsi"/>
                  <w:kern w:val="0"/>
                  <w:sz w:val="20"/>
                  <w:szCs w:val="20"/>
                </w:rPr>
                <w:delText>/</w:delText>
              </w:r>
              <w:r w:rsidRPr="00561F3E" w:rsidDel="003B3D5A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 xml:space="preserve"> IE6</w:delText>
              </w:r>
            </w:del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5F9979D6" w:rsidR="003029AB" w:rsidRPr="00561F3E" w:rsidRDefault="003E51C5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ins w:id="33" w:author="Daniela Murgan" w:date="2024-03-11T16:26:00Z">
              <w:r>
                <w:rPr>
                  <w:rFonts w:cstheme="minorHAnsi"/>
                  <w:sz w:val="20"/>
                  <w:szCs w:val="20"/>
                  <w:lang w:val="ro-RO"/>
                </w:rPr>
                <w:t xml:space="preserve">Verificarea depunerii </w:t>
              </w:r>
            </w:ins>
            <w:r w:rsidR="003029AB"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561F3E">
              <w:rPr>
                <w:rFonts w:cstheme="minorHAnsi"/>
                <w:b/>
                <w:bCs/>
                <w:sz w:val="18"/>
                <w:szCs w:val="18"/>
                <w:lang w:val="ro-RO"/>
              </w:rPr>
              <w:t>***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5E0258A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5A81AA6D" w14:textId="2BF7861C" w:rsidTr="002F5A95">
        <w:tblPrEx>
          <w:tblW w:w="5000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34" w:author="Daniela Murgan" w:date="2024-03-11T16:14:00Z">
            <w:tblPrEx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jc w:val="center"/>
          <w:trPrChange w:id="35" w:author="Daniela Murgan" w:date="2024-03-11T16:14:00Z">
            <w:trPr>
              <w:jc w:val="center"/>
            </w:trPr>
          </w:trPrChange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" w:author="Daniela Murgan" w:date="2024-03-11T16:14:00Z">
              <w:tcPr>
                <w:tcW w:w="17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D90D947" w14:textId="4C8ED7E9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del w:id="37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8</w:delText>
              </w:r>
            </w:del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" w:author="Daniela Murgan" w:date="2024-03-11T16:14:00Z">
              <w:tcPr>
                <w:tcW w:w="6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8EC31AB" w14:textId="2C09E4BB" w:rsidR="003029AB" w:rsidRPr="00561F3E" w:rsidDel="002F5A9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del w:id="39" w:author="Daniela Murgan" w:date="2024-03-11T16:14:00Z"/>
                <w:rFonts w:cstheme="minorHAnsi"/>
                <w:b/>
                <w:bCs/>
                <w:kern w:val="0"/>
                <w:sz w:val="20"/>
                <w:szCs w:val="20"/>
              </w:rPr>
            </w:pPr>
            <w:del w:id="40" w:author="Daniela Murgan" w:date="2024-03-11T16:14:00Z">
              <w:r w:rsidRPr="00561F3E" w:rsidDel="002F5A95">
                <w:rPr>
                  <w:rFonts w:cstheme="minorHAnsi"/>
                  <w:b/>
                  <w:bCs/>
                  <w:kern w:val="0"/>
                  <w:sz w:val="20"/>
                  <w:szCs w:val="20"/>
                </w:rPr>
                <w:delText>Stadiu</w:delText>
              </w:r>
            </w:del>
          </w:p>
          <w:p w14:paraId="683A1B6D" w14:textId="11D7BAF9" w:rsidR="003029AB" w:rsidRPr="00561F3E" w:rsidDel="002F5A9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del w:id="41" w:author="Daniela Murgan" w:date="2024-03-11T16:14:00Z"/>
                <w:rFonts w:cstheme="minorHAnsi"/>
                <w:kern w:val="0"/>
                <w:sz w:val="20"/>
                <w:szCs w:val="20"/>
              </w:rPr>
            </w:pPr>
            <w:del w:id="42" w:author="Daniela Murgan" w:date="2024-03-11T16:14:00Z">
              <w:r w:rsidRPr="00561F3E" w:rsidDel="002F5A95">
                <w:rPr>
                  <w:rFonts w:cstheme="minorHAnsi"/>
                  <w:b/>
                  <w:bCs/>
                  <w:kern w:val="0"/>
                  <w:sz w:val="20"/>
                  <w:szCs w:val="20"/>
                </w:rPr>
                <w:delText xml:space="preserve">financiar </w:delText>
              </w:r>
              <w:r w:rsidRPr="00561F3E" w:rsidDel="002F5A95">
                <w:rPr>
                  <w:rFonts w:cstheme="minorHAnsi"/>
                  <w:kern w:val="0"/>
                  <w:sz w:val="20"/>
                  <w:szCs w:val="20"/>
                </w:rPr>
                <w:delText>de</w:delText>
              </w:r>
            </w:del>
          </w:p>
          <w:p w14:paraId="183B082E" w14:textId="7C142091" w:rsidR="003029AB" w:rsidRPr="00561F3E" w:rsidDel="002F5A9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del w:id="43" w:author="Daniela Murgan" w:date="2024-03-11T16:14:00Z"/>
                <w:rFonts w:cstheme="minorHAnsi"/>
                <w:kern w:val="0"/>
                <w:sz w:val="20"/>
                <w:szCs w:val="20"/>
              </w:rPr>
            </w:pPr>
            <w:del w:id="44" w:author="Daniela Murgan" w:date="2024-03-11T16:14:00Z">
              <w:r w:rsidRPr="00561F3E" w:rsidDel="002F5A95">
                <w:rPr>
                  <w:rFonts w:cstheme="minorHAnsi"/>
                  <w:kern w:val="0"/>
                  <w:sz w:val="20"/>
                  <w:szCs w:val="20"/>
                </w:rPr>
                <w:delText>minim 7</w:delText>
              </w:r>
              <w:r w:rsidRPr="00561F3E" w:rsidDel="002F5A95">
                <w:rPr>
                  <w:rFonts w:cstheme="minorHAnsi"/>
                  <w:b/>
                  <w:bCs/>
                  <w:kern w:val="0"/>
                  <w:sz w:val="20"/>
                  <w:szCs w:val="20"/>
                </w:rPr>
                <w:delText xml:space="preserve">5% </w:delText>
              </w:r>
              <w:r w:rsidRPr="00561F3E" w:rsidDel="002F5A95">
                <w:rPr>
                  <w:rFonts w:cstheme="minorHAnsi"/>
                  <w:kern w:val="0"/>
                  <w:sz w:val="20"/>
                  <w:szCs w:val="20"/>
                </w:rPr>
                <w:delText>din</w:delText>
              </w:r>
            </w:del>
          </w:p>
          <w:p w14:paraId="2BB58F8C" w14:textId="43FAF0E6" w:rsidR="003029AB" w:rsidRPr="00561F3E" w:rsidDel="002F5A95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del w:id="45" w:author="Daniela Murgan" w:date="2024-03-11T16:14:00Z"/>
                <w:rFonts w:cstheme="minorHAnsi"/>
                <w:kern w:val="0"/>
                <w:sz w:val="20"/>
                <w:szCs w:val="20"/>
              </w:rPr>
            </w:pPr>
            <w:del w:id="46" w:author="Daniela Murgan" w:date="2024-03-11T16:14:00Z">
              <w:r w:rsidRPr="00561F3E" w:rsidDel="002F5A95">
                <w:rPr>
                  <w:rFonts w:cstheme="minorHAnsi"/>
                  <w:kern w:val="0"/>
                  <w:sz w:val="20"/>
                  <w:szCs w:val="20"/>
                </w:rPr>
                <w:delText>valoarea eligibila a</w:delText>
              </w:r>
            </w:del>
          </w:p>
          <w:p w14:paraId="6F50C898" w14:textId="34F8EC52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del w:id="47" w:author="Daniela Murgan" w:date="2024-03-11T16:14:00Z">
              <w:r w:rsidRPr="00561F3E" w:rsidDel="002F5A95">
                <w:rPr>
                  <w:rFonts w:cstheme="minorHAnsi"/>
                  <w:kern w:val="0"/>
                  <w:sz w:val="20"/>
                  <w:szCs w:val="20"/>
                </w:rPr>
                <w:delText>contractului de finantare/</w:delText>
              </w:r>
              <w:r w:rsidRPr="00561F3E" w:rsidDel="002F5A95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 xml:space="preserve"> IE7</w:delText>
              </w:r>
            </w:del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8" w:author="Daniela Murgan" w:date="2024-03-11T16:14:00Z">
              <w:tcPr>
                <w:tcW w:w="74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92C6E27" w14:textId="3A1D0C0E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del w:id="49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Indicator de etapa valoric</w:delText>
              </w:r>
            </w:del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0" w:author="Daniela Murgan" w:date="2024-03-11T16:14:00Z">
              <w:tcPr>
                <w:tcW w:w="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88A7642" w14:textId="236D7B39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del w:id="51" w:author="Daniela Murgan" w:date="2024-03-11T16:14:00Z">
              <w:r w:rsidRPr="00561F3E" w:rsidDel="002F5A95">
                <w:rPr>
                  <w:rFonts w:cstheme="minorHAnsi"/>
                  <w:kern w:val="0"/>
                  <w:sz w:val="20"/>
                  <w:szCs w:val="20"/>
                </w:rPr>
                <w:delText>Depunerea spre decontare la AM de cereri de rambursare/plată în cuantum de 75% din valoarea contractului de finantare</w:delText>
              </w:r>
            </w:del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2" w:author="Daniela Murgan" w:date="2024-03-11T16:14:00Z">
              <w:tcPr>
                <w:tcW w:w="69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2E77C45" w14:textId="49678531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del w:id="53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Cerere de rambursare</w:delText>
              </w:r>
            </w:del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4" w:author="Daniela Murgan" w:date="2024-03-11T16:14:00Z">
              <w:tcPr>
                <w:tcW w:w="4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597490B" w14:textId="43D1C2FE" w:rsidR="003029AB" w:rsidRPr="00561F3E" w:rsidDel="002F5A95" w:rsidRDefault="003029AB">
            <w:pPr>
              <w:spacing w:after="0" w:line="240" w:lineRule="auto"/>
              <w:jc w:val="both"/>
              <w:rPr>
                <w:del w:id="55" w:author="Daniela Murgan" w:date="2024-03-11T16:14:00Z"/>
                <w:rFonts w:cstheme="minorHAnsi"/>
                <w:sz w:val="20"/>
                <w:szCs w:val="20"/>
                <w:lang w:val="ro-RO"/>
              </w:rPr>
            </w:pPr>
            <w:del w:id="56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Se va completa de către</w:delText>
              </w:r>
            </w:del>
          </w:p>
          <w:p w14:paraId="57DA0D00" w14:textId="6506A067" w:rsidR="003029AB" w:rsidRPr="00561F3E" w:rsidDel="002F5A95" w:rsidRDefault="003029AB">
            <w:pPr>
              <w:spacing w:after="0" w:line="240" w:lineRule="auto"/>
              <w:jc w:val="both"/>
              <w:rPr>
                <w:del w:id="57" w:author="Daniela Murgan" w:date="2024-03-11T16:14:00Z"/>
                <w:rFonts w:cstheme="minorHAnsi"/>
                <w:sz w:val="20"/>
                <w:szCs w:val="20"/>
                <w:lang w:val="ro-RO"/>
              </w:rPr>
            </w:pPr>
            <w:del w:id="58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beneficiar, cu respectarea</w:delText>
              </w:r>
            </w:del>
          </w:p>
          <w:p w14:paraId="6331A951" w14:textId="423584B8" w:rsidR="003029AB" w:rsidRPr="00561F3E" w:rsidDel="002F5A95" w:rsidRDefault="003029AB">
            <w:pPr>
              <w:spacing w:after="0" w:line="240" w:lineRule="auto"/>
              <w:jc w:val="both"/>
              <w:rPr>
                <w:del w:id="59" w:author="Daniela Murgan" w:date="2024-03-11T16:14:00Z"/>
                <w:rFonts w:cstheme="minorHAnsi"/>
                <w:sz w:val="20"/>
                <w:szCs w:val="20"/>
                <w:lang w:val="ro-RO"/>
              </w:rPr>
            </w:pPr>
            <w:del w:id="60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termenului</w:delText>
              </w:r>
            </w:del>
          </w:p>
          <w:p w14:paraId="03396CFC" w14:textId="0590DAC2" w:rsidR="003029AB" w:rsidRPr="00561F3E" w:rsidDel="002F5A95" w:rsidRDefault="003029AB">
            <w:pPr>
              <w:spacing w:after="0" w:line="240" w:lineRule="auto"/>
              <w:jc w:val="both"/>
              <w:rPr>
                <w:del w:id="61" w:author="Daniela Murgan" w:date="2024-03-11T16:14:00Z"/>
                <w:rFonts w:cstheme="minorHAnsi"/>
                <w:sz w:val="20"/>
                <w:szCs w:val="20"/>
                <w:lang w:val="ro-RO"/>
              </w:rPr>
            </w:pPr>
            <w:del w:id="62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 xml:space="preserve">maxim </w:delText>
              </w:r>
              <w:r w:rsidRPr="00561F3E" w:rsidDel="002F5A95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>de ....... luni</w:delText>
              </w:r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 xml:space="preserve"> </w:delText>
              </w:r>
              <w:r w:rsidRPr="00561F3E" w:rsidDel="002F5A95">
                <w:rPr>
                  <w:rFonts w:cstheme="minorHAnsi"/>
                  <w:sz w:val="18"/>
                  <w:szCs w:val="18"/>
                  <w:lang w:val="ro-RO"/>
                </w:rPr>
                <w:delText>***</w:delText>
              </w:r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de la</w:delText>
              </w:r>
            </w:del>
          </w:p>
          <w:p w14:paraId="4D16A9E2" w14:textId="2262FC27" w:rsidR="003029AB" w:rsidRPr="00561F3E" w:rsidDel="002F5A95" w:rsidRDefault="003029AB">
            <w:pPr>
              <w:spacing w:after="0" w:line="240" w:lineRule="auto"/>
              <w:jc w:val="both"/>
              <w:rPr>
                <w:del w:id="63" w:author="Daniela Murgan" w:date="2024-03-11T16:14:00Z"/>
                <w:rFonts w:cstheme="minorHAnsi"/>
                <w:sz w:val="20"/>
                <w:szCs w:val="20"/>
                <w:lang w:val="ro-RO"/>
              </w:rPr>
            </w:pPr>
            <w:del w:id="64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semnarea contractului de</w:delText>
              </w:r>
            </w:del>
          </w:p>
          <w:p w14:paraId="79800EA1" w14:textId="4A701878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del w:id="65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finanțare semnat</w:delText>
              </w:r>
            </w:del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6" w:author="Daniela Murgan" w:date="2024-03-11T16:14:00Z">
              <w:tcPr>
                <w:tcW w:w="7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0BE2AED" w14:textId="61487DEA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del w:id="67" w:author="Daniela Murgan" w:date="2024-03-11T16:14:00Z">
              <w:r w:rsidRPr="00561F3E" w:rsidDel="002F5A95">
                <w:rPr>
                  <w:rFonts w:cstheme="minorHAnsi"/>
                  <w:sz w:val="20"/>
                  <w:szCs w:val="20"/>
                  <w:lang w:val="ro-RO"/>
                </w:rPr>
                <w:delText>Informare de plata</w:delText>
              </w:r>
            </w:del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8" w:author="Daniela Murgan" w:date="2024-03-11T16:14:00Z">
              <w:tcPr>
                <w:tcW w:w="4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BAF3E4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9" w:author="Daniela Murgan" w:date="2024-03-11T16:14:00Z">
              <w:tcPr>
                <w:tcW w:w="4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1E0A87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04832A99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del w:id="70" w:author="Daniela Murgan" w:date="2024-03-11T16:57:00Z">
              <w:r w:rsidRPr="00561F3E" w:rsidDel="003B3D5A">
                <w:rPr>
                  <w:rFonts w:cstheme="minorHAnsi"/>
                  <w:kern w:val="0"/>
                  <w:sz w:val="20"/>
                  <w:szCs w:val="20"/>
                </w:rPr>
                <w:delText>/</w:delText>
              </w:r>
              <w:r w:rsidRPr="00561F3E" w:rsidDel="003B3D5A">
                <w:rPr>
                  <w:rFonts w:cstheme="minorHAnsi"/>
                  <w:b/>
                  <w:bCs/>
                  <w:sz w:val="20"/>
                  <w:szCs w:val="20"/>
                  <w:lang w:val="ro-RO"/>
                </w:rPr>
                <w:delText xml:space="preserve"> IE8</w:delText>
              </w:r>
            </w:del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37BC0529" w:rsidR="003029AB" w:rsidRPr="00561F3E" w:rsidRDefault="003E51C5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ins w:id="71" w:author="Daniela Murgan" w:date="2024-03-11T16:27:00Z">
              <w:r>
                <w:rPr>
                  <w:rFonts w:cstheme="minorHAnsi"/>
                  <w:sz w:val="20"/>
                  <w:szCs w:val="20"/>
                  <w:lang w:val="ro-RO"/>
                </w:rPr>
                <w:t xml:space="preserve">Verificare depunere </w:t>
              </w:r>
            </w:ins>
            <w:r w:rsidR="003029AB"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....... </w:t>
            </w:r>
            <w:r w:rsidRPr="00561F3E">
              <w:rPr>
                <w:rFonts w:cstheme="minorHAnsi"/>
                <w:b/>
                <w:bCs/>
                <w:sz w:val="18"/>
                <w:szCs w:val="18"/>
                <w:lang w:val="ro-RO"/>
              </w:rPr>
              <w:t>luni***</w:t>
            </w:r>
            <w:r w:rsidRPr="00561F3E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la</w:t>
            </w:r>
          </w:p>
          <w:p w14:paraId="13F05B5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:rsidDel="00257827" w14:paraId="0EA30DED" w14:textId="4E2A1E85" w:rsidTr="004D2DA8">
        <w:trPr>
          <w:jc w:val="center"/>
          <w:del w:id="72" w:author="Daniela Murgan" w:date="2024-03-11T14:22:00Z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064B968E" w:rsidR="003029AB" w:rsidRPr="00561F3E" w:rsidDel="00257827" w:rsidRDefault="003029AB">
            <w:pPr>
              <w:jc w:val="both"/>
              <w:rPr>
                <w:del w:id="73" w:author="Daniela Murgan" w:date="2024-03-11T14:22:00Z"/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2AF6CA07" w:rsidR="003029AB" w:rsidRPr="00561F3E" w:rsidDel="00257827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del w:id="74" w:author="Daniela Murgan" w:date="2024-03-11T14:22:00Z"/>
                <w:rFonts w:cstheme="minorHAnsi"/>
                <w:sz w:val="20"/>
                <w:szCs w:val="20"/>
                <w:lang w:val="ro-RO"/>
              </w:rPr>
            </w:pPr>
            <w:del w:id="75" w:author="Daniela Murgan" w:date="2024-03-11T14:22:00Z">
              <w:r w:rsidRPr="00561F3E" w:rsidDel="00257827">
                <w:rPr>
                  <w:rFonts w:cstheme="minorHAnsi"/>
                  <w:sz w:val="20"/>
                  <w:szCs w:val="20"/>
                  <w:lang w:val="ro-RO"/>
                </w:rPr>
                <w:delText>Alti indicatori propusi de solicitant</w:delText>
              </w:r>
            </w:del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58B1465C" w:rsidR="003029AB" w:rsidRPr="00561F3E" w:rsidDel="00257827" w:rsidRDefault="003029AB">
            <w:pPr>
              <w:jc w:val="both"/>
              <w:rPr>
                <w:del w:id="76" w:author="Daniela Murgan" w:date="2024-03-11T14:22:00Z"/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23E50CC4" w:rsidR="003029AB" w:rsidRPr="00561F3E" w:rsidDel="00257827" w:rsidRDefault="003029AB">
            <w:pPr>
              <w:jc w:val="both"/>
              <w:rPr>
                <w:del w:id="77" w:author="Daniela Murgan" w:date="2024-03-11T14:22:00Z"/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252790C6" w:rsidR="003029AB" w:rsidRPr="00561F3E" w:rsidDel="00257827" w:rsidRDefault="003029AB">
            <w:pPr>
              <w:jc w:val="both"/>
              <w:rPr>
                <w:del w:id="78" w:author="Daniela Murgan" w:date="2024-03-11T14:22:00Z"/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9E9C009" w:rsidR="003029AB" w:rsidRPr="00561F3E" w:rsidDel="00257827" w:rsidRDefault="003029AB">
            <w:pPr>
              <w:jc w:val="both"/>
              <w:rPr>
                <w:del w:id="79" w:author="Daniela Murgan" w:date="2024-03-11T14:22:00Z"/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17791DBF" w:rsidR="003029AB" w:rsidRPr="00561F3E" w:rsidDel="00257827" w:rsidRDefault="003029AB">
            <w:pPr>
              <w:jc w:val="both"/>
              <w:rPr>
                <w:del w:id="80" w:author="Daniela Murgan" w:date="2024-03-11T14:22:00Z"/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1C76E143" w:rsidR="003029AB" w:rsidRPr="00561F3E" w:rsidDel="00257827" w:rsidRDefault="003029AB">
            <w:pPr>
              <w:jc w:val="both"/>
              <w:rPr>
                <w:del w:id="81" w:author="Daniela Murgan" w:date="2024-03-11T14:22:00Z"/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17AC75A6" w:rsidR="003029AB" w:rsidRPr="00561F3E" w:rsidDel="00257827" w:rsidRDefault="003029AB">
            <w:pPr>
              <w:jc w:val="both"/>
              <w:rPr>
                <w:del w:id="82" w:author="Daniela Murgan" w:date="2024-03-11T14:22:00Z"/>
                <w:rFonts w:cstheme="minorHAnsi"/>
                <w:sz w:val="24"/>
                <w:szCs w:val="24"/>
                <w:lang w:val="ro-RO"/>
              </w:rPr>
            </w:pPr>
          </w:p>
        </w:tc>
      </w:tr>
      <w:tr w:rsidR="00EF25B0" w:rsidRPr="00561F3E" w14:paraId="31360CCD" w14:textId="77777777" w:rsidTr="004D2DA8">
        <w:trPr>
          <w:jc w:val="center"/>
          <w:ins w:id="83" w:author="Daniela Murgan" w:date="2024-03-11T14:13:00Z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9BA0" w14:textId="77777777" w:rsidR="00EF25B0" w:rsidRPr="00561F3E" w:rsidRDefault="00EF25B0">
            <w:pPr>
              <w:jc w:val="both"/>
              <w:rPr>
                <w:ins w:id="84" w:author="Daniela Murgan" w:date="2024-03-11T14:13:00Z"/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2424" w14:textId="77777777" w:rsidR="00EF25B0" w:rsidRDefault="00EF25B0">
            <w:pPr>
              <w:autoSpaceDE w:val="0"/>
              <w:autoSpaceDN w:val="0"/>
              <w:adjustRightInd w:val="0"/>
              <w:spacing w:after="0" w:line="240" w:lineRule="auto"/>
              <w:rPr>
                <w:ins w:id="85" w:author="Daniela Murgan" w:date="2024-03-11T14:13:00Z"/>
                <w:rFonts w:cstheme="minorHAnsi"/>
                <w:sz w:val="20"/>
                <w:szCs w:val="20"/>
                <w:lang w:val="ro-RO"/>
              </w:rPr>
            </w:pPr>
            <w:ins w:id="86" w:author="Daniela Murgan" w:date="2024-03-11T14:13:00Z">
              <w:r>
                <w:rPr>
                  <w:rFonts w:cstheme="minorHAnsi"/>
                  <w:sz w:val="20"/>
                  <w:szCs w:val="20"/>
                  <w:lang w:val="ro-RO"/>
                </w:rPr>
                <w:t>Indeplinire indicator de realizare:</w:t>
              </w:r>
            </w:ins>
          </w:p>
          <w:p w14:paraId="2C02433B" w14:textId="77777777" w:rsidR="00EF25B0" w:rsidRDefault="00EF25B0">
            <w:pPr>
              <w:autoSpaceDE w:val="0"/>
              <w:autoSpaceDN w:val="0"/>
              <w:adjustRightInd w:val="0"/>
              <w:spacing w:after="0" w:line="240" w:lineRule="auto"/>
              <w:rPr>
                <w:ins w:id="87" w:author="Daniela Murgan" w:date="2024-03-11T14:14:00Z"/>
                <w:rFonts w:cstheme="minorHAnsi"/>
                <w:sz w:val="20"/>
                <w:szCs w:val="20"/>
                <w:lang w:val="ro-RO"/>
              </w:rPr>
            </w:pPr>
            <w:ins w:id="88" w:author="Daniela Murgan" w:date="2024-03-11T14:14:00Z">
              <w:r w:rsidRPr="00EF25B0">
                <w:rPr>
                  <w:rFonts w:cstheme="minorHAnsi"/>
                  <w:sz w:val="20"/>
                  <w:szCs w:val="20"/>
                  <w:lang w:val="ro-RO"/>
                </w:rPr>
                <w:t>Numărul siturilor culturale și turistice care beneficiază de sprijin</w:t>
              </w:r>
            </w:ins>
          </w:p>
          <w:p w14:paraId="432C0D16" w14:textId="1AD4F688" w:rsidR="00EF25B0" w:rsidRPr="00561F3E" w:rsidRDefault="00EF25B0">
            <w:pPr>
              <w:autoSpaceDE w:val="0"/>
              <w:autoSpaceDN w:val="0"/>
              <w:adjustRightInd w:val="0"/>
              <w:spacing w:after="0" w:line="240" w:lineRule="auto"/>
              <w:rPr>
                <w:ins w:id="89" w:author="Daniela Murgan" w:date="2024-03-11T14:13:00Z"/>
                <w:rFonts w:cstheme="minorHAnsi"/>
                <w:sz w:val="20"/>
                <w:szCs w:val="20"/>
                <w:lang w:val="ro-RO"/>
              </w:rPr>
            </w:pPr>
            <w:ins w:id="90" w:author="Daniela Murgan" w:date="2024-03-11T14:14:00Z">
              <w:r>
                <w:rPr>
                  <w:rFonts w:cstheme="minorHAnsi"/>
                  <w:sz w:val="20"/>
                  <w:szCs w:val="20"/>
                  <w:lang w:val="ro-RO"/>
                </w:rPr>
                <w:t>RCO77</w:t>
              </w:r>
            </w:ins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D52B" w14:textId="0FE9C7C9" w:rsidR="00EF25B0" w:rsidRPr="00561F3E" w:rsidRDefault="00EF25B0">
            <w:pPr>
              <w:jc w:val="both"/>
              <w:rPr>
                <w:ins w:id="91" w:author="Daniela Murgan" w:date="2024-03-11T14:13:00Z"/>
                <w:rFonts w:cstheme="minorHAnsi"/>
                <w:sz w:val="20"/>
                <w:szCs w:val="20"/>
                <w:lang w:val="ro-RO"/>
              </w:rPr>
            </w:pPr>
            <w:ins w:id="92" w:author="Daniela Murgan" w:date="2024-03-11T14:14:00Z">
              <w:r>
                <w:rPr>
                  <w:rFonts w:cstheme="minorHAnsi"/>
                  <w:sz w:val="20"/>
                  <w:szCs w:val="20"/>
                  <w:lang w:val="ro-RO"/>
                </w:rPr>
                <w:t>Indicator de etapa cantitativ</w:t>
              </w:r>
            </w:ins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93BC" w14:textId="2334D396" w:rsidR="00EF25B0" w:rsidRPr="00257827" w:rsidRDefault="00EF25B0">
            <w:pPr>
              <w:jc w:val="both"/>
              <w:rPr>
                <w:ins w:id="93" w:author="Daniela Murgan" w:date="2024-03-11T14:13:00Z"/>
                <w:rFonts w:cstheme="minorHAnsi"/>
                <w:sz w:val="20"/>
                <w:szCs w:val="20"/>
                <w:lang w:val="ro-RO"/>
                <w:rPrChange w:id="94" w:author="Daniela Murgan" w:date="2024-03-11T14:21:00Z">
                  <w:rPr>
                    <w:ins w:id="95" w:author="Daniela Murgan" w:date="2024-03-11T14:13:00Z"/>
                    <w:rFonts w:cstheme="minorHAnsi"/>
                    <w:sz w:val="24"/>
                    <w:szCs w:val="24"/>
                    <w:lang w:val="ro-RO"/>
                  </w:rPr>
                </w:rPrChange>
              </w:rPr>
            </w:pPr>
            <w:ins w:id="96" w:author="Daniela Murgan" w:date="2024-03-11T14:15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97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Depunerea la AM PR SV Oltenia a Raportului final de progres</w:t>
              </w:r>
            </w:ins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9682" w14:textId="77777777" w:rsidR="00EF25B0" w:rsidRPr="00257827" w:rsidRDefault="00257827">
            <w:pPr>
              <w:jc w:val="both"/>
              <w:rPr>
                <w:ins w:id="98" w:author="Daniela Murgan" w:date="2024-03-11T14:18:00Z"/>
                <w:rFonts w:cstheme="minorHAnsi"/>
                <w:sz w:val="20"/>
                <w:szCs w:val="20"/>
                <w:lang w:val="ro-RO"/>
                <w:rPrChange w:id="99" w:author="Daniela Murgan" w:date="2024-03-11T14:21:00Z">
                  <w:rPr>
                    <w:ins w:id="100" w:author="Daniela Murgan" w:date="2024-03-11T14:18:00Z"/>
                    <w:rFonts w:cstheme="minorHAnsi"/>
                    <w:sz w:val="24"/>
                    <w:szCs w:val="24"/>
                    <w:lang w:val="ro-RO"/>
                  </w:rPr>
                </w:rPrChange>
              </w:rPr>
            </w:pPr>
            <w:ins w:id="101" w:author="Daniela Murgan" w:date="2024-03-11T14:17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02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Verificare Raport final de progres</w:t>
              </w:r>
            </w:ins>
          </w:p>
          <w:p w14:paraId="43E46737" w14:textId="4A8ABAB3" w:rsidR="00257827" w:rsidRPr="00257827" w:rsidRDefault="00257827">
            <w:pPr>
              <w:jc w:val="both"/>
              <w:rPr>
                <w:ins w:id="103" w:author="Daniela Murgan" w:date="2024-03-11T14:13:00Z"/>
                <w:rFonts w:cstheme="minorHAnsi"/>
                <w:sz w:val="20"/>
                <w:szCs w:val="20"/>
                <w:lang w:val="ro-RO"/>
                <w:rPrChange w:id="104" w:author="Daniela Murgan" w:date="2024-03-11T14:21:00Z">
                  <w:rPr>
                    <w:ins w:id="105" w:author="Daniela Murgan" w:date="2024-03-11T14:13:00Z"/>
                    <w:rFonts w:cstheme="minorHAnsi"/>
                    <w:sz w:val="24"/>
                    <w:szCs w:val="24"/>
                    <w:lang w:val="ro-RO"/>
                  </w:rPr>
                </w:rPrChange>
              </w:rPr>
            </w:pPr>
            <w:ins w:id="106" w:author="Daniela Murgan" w:date="2024-03-11T14:18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07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Efectuare vizita la fata locului</w:t>
              </w:r>
            </w:ins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939B" w14:textId="765B08B2" w:rsidR="00EF25B0" w:rsidRPr="00257827" w:rsidRDefault="00257827">
            <w:pPr>
              <w:jc w:val="both"/>
              <w:rPr>
                <w:ins w:id="108" w:author="Daniela Murgan" w:date="2024-03-11T14:13:00Z"/>
                <w:rFonts w:cstheme="minorHAnsi"/>
                <w:sz w:val="20"/>
                <w:szCs w:val="20"/>
                <w:lang w:val="ro-RO"/>
                <w:rPrChange w:id="109" w:author="Daniela Murgan" w:date="2024-03-11T14:21:00Z">
                  <w:rPr>
                    <w:ins w:id="110" w:author="Daniela Murgan" w:date="2024-03-11T14:13:00Z"/>
                    <w:rFonts w:cstheme="minorHAnsi"/>
                    <w:sz w:val="24"/>
                    <w:szCs w:val="24"/>
                    <w:lang w:val="ro-RO"/>
                  </w:rPr>
                </w:rPrChange>
              </w:rPr>
            </w:pPr>
            <w:ins w:id="111" w:author="Daniela Murgan" w:date="2024-03-11T14:18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12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se va completa de către beneficiar cu respectarea termenului prevăzut în contractul de finanțare</w:t>
              </w:r>
            </w:ins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332F" w14:textId="77777777" w:rsidR="00EF25B0" w:rsidRPr="00257827" w:rsidRDefault="00257827">
            <w:pPr>
              <w:jc w:val="both"/>
              <w:rPr>
                <w:ins w:id="113" w:author="Daniela Murgan" w:date="2024-03-11T14:19:00Z"/>
                <w:rFonts w:cstheme="minorHAnsi"/>
                <w:sz w:val="20"/>
                <w:szCs w:val="20"/>
                <w:lang w:val="ro-RO"/>
                <w:rPrChange w:id="114" w:author="Daniela Murgan" w:date="2024-03-11T14:21:00Z">
                  <w:rPr>
                    <w:ins w:id="115" w:author="Daniela Murgan" w:date="2024-03-11T14:19:00Z"/>
                    <w:rFonts w:cstheme="minorHAnsi"/>
                    <w:sz w:val="24"/>
                    <w:szCs w:val="24"/>
                    <w:lang w:val="ro-RO"/>
                  </w:rPr>
                </w:rPrChange>
              </w:rPr>
            </w:pPr>
            <w:ins w:id="116" w:author="Daniela Murgan" w:date="2024-03-11T14:18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17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Ra</w:t>
              </w:r>
            </w:ins>
            <w:ins w:id="118" w:author="Daniela Murgan" w:date="2024-03-11T14:19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19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port final de progres din care ;</w:t>
              </w:r>
            </w:ins>
          </w:p>
          <w:p w14:paraId="162EBE61" w14:textId="77777777" w:rsidR="00257827" w:rsidRPr="00257827" w:rsidRDefault="00257827">
            <w:pPr>
              <w:jc w:val="both"/>
              <w:rPr>
                <w:ins w:id="120" w:author="Daniela Murgan" w:date="2024-03-11T14:20:00Z"/>
                <w:rFonts w:cstheme="minorHAnsi"/>
                <w:sz w:val="20"/>
                <w:szCs w:val="20"/>
                <w:lang w:val="ro-RO"/>
                <w:rPrChange w:id="121" w:author="Daniela Murgan" w:date="2024-03-11T14:21:00Z">
                  <w:rPr>
                    <w:ins w:id="122" w:author="Daniela Murgan" w:date="2024-03-11T14:20:00Z"/>
                    <w:rFonts w:cstheme="minorHAnsi"/>
                    <w:sz w:val="24"/>
                    <w:szCs w:val="24"/>
                    <w:lang w:val="ro-RO"/>
                  </w:rPr>
                </w:rPrChange>
              </w:rPr>
            </w:pPr>
            <w:ins w:id="123" w:author="Daniela Murgan" w:date="2024-03-11T14:19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24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Pro</w:t>
              </w:r>
            </w:ins>
            <w:ins w:id="125" w:author="Daniela Murgan" w:date="2024-03-11T14:20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26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ces verbal de receptie la terminarea lucrarilor</w:t>
              </w:r>
            </w:ins>
          </w:p>
          <w:p w14:paraId="5D2366FE" w14:textId="6E0F08D3" w:rsidR="00257827" w:rsidRPr="00257827" w:rsidRDefault="00257827">
            <w:pPr>
              <w:jc w:val="both"/>
              <w:rPr>
                <w:ins w:id="127" w:author="Daniela Murgan" w:date="2024-03-11T14:13:00Z"/>
                <w:rFonts w:cstheme="minorHAnsi"/>
                <w:sz w:val="20"/>
                <w:szCs w:val="20"/>
                <w:lang w:val="ro-RO"/>
                <w:rPrChange w:id="128" w:author="Daniela Murgan" w:date="2024-03-11T14:21:00Z">
                  <w:rPr>
                    <w:ins w:id="129" w:author="Daniela Murgan" w:date="2024-03-11T14:13:00Z"/>
                    <w:rFonts w:cstheme="minorHAnsi"/>
                    <w:sz w:val="24"/>
                    <w:szCs w:val="24"/>
                    <w:lang w:val="ro-RO"/>
                  </w:rPr>
                </w:rPrChange>
              </w:rPr>
            </w:pPr>
            <w:ins w:id="130" w:author="Daniela Murgan" w:date="2024-03-11T14:20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31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 xml:space="preserve">Raport privind vizita </w:t>
              </w:r>
            </w:ins>
            <w:ins w:id="132" w:author="Daniela Murgan" w:date="2024-03-11T14:21:00Z">
              <w:r w:rsidRPr="00257827">
                <w:rPr>
                  <w:rFonts w:cstheme="minorHAnsi"/>
                  <w:sz w:val="20"/>
                  <w:szCs w:val="20"/>
                  <w:lang w:val="ro-RO"/>
                  <w:rPrChange w:id="133" w:author="Daniela Murgan" w:date="2024-03-11T14:21:00Z">
                    <w:rPr>
                      <w:rFonts w:cstheme="minorHAnsi"/>
                      <w:sz w:val="24"/>
                      <w:szCs w:val="24"/>
                      <w:lang w:val="ro-RO"/>
                    </w:rPr>
                  </w:rPrChange>
                </w:rPr>
                <w:t>finala la fata locului</w:t>
              </w:r>
            </w:ins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F544" w14:textId="682AF22F" w:rsidR="00EF25B0" w:rsidRPr="00C97CD7" w:rsidRDefault="00EF25B0">
            <w:pPr>
              <w:jc w:val="both"/>
              <w:rPr>
                <w:ins w:id="134" w:author="Daniela Murgan" w:date="2024-03-11T14:13:00Z"/>
                <w:rFonts w:cstheme="minorHAnsi"/>
                <w:sz w:val="20"/>
                <w:szCs w:val="20"/>
                <w:lang w:val="ro-RO"/>
                <w:rPrChange w:id="135" w:author="Daniela Murgan" w:date="2024-03-11T16:50:00Z">
                  <w:rPr>
                    <w:ins w:id="136" w:author="Daniela Murgan" w:date="2024-03-11T14:13:00Z"/>
                    <w:rFonts w:cstheme="minorHAnsi"/>
                    <w:sz w:val="24"/>
                    <w:szCs w:val="24"/>
                    <w:lang w:val="ro-RO"/>
                  </w:rPr>
                </w:rPrChange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071F" w14:textId="77777777" w:rsidR="00EF25B0" w:rsidRPr="00561F3E" w:rsidRDefault="00EF25B0">
            <w:pPr>
              <w:jc w:val="both"/>
              <w:rPr>
                <w:ins w:id="137" w:author="Daniela Murgan" w:date="2024-03-11T14:13:00Z"/>
                <w:rFonts w:cstheme="minorHAnsi"/>
                <w:sz w:val="24"/>
                <w:szCs w:val="24"/>
                <w:lang w:val="ro-RO"/>
              </w:rPr>
            </w:pPr>
          </w:p>
        </w:tc>
      </w:tr>
    </w:tbl>
    <w:p w14:paraId="205A0688" w14:textId="77777777" w:rsidR="00561F3E" w:rsidRDefault="00561F3E" w:rsidP="00561F3E">
      <w:pPr>
        <w:rPr>
          <w:rFonts w:cstheme="minorHAnsi"/>
          <w:sz w:val="24"/>
          <w:szCs w:val="24"/>
        </w:rPr>
      </w:pPr>
    </w:p>
    <w:p w14:paraId="38B9432F" w14:textId="475BDCF1" w:rsidR="00561F3E" w:rsidDel="003E51C5" w:rsidRDefault="00561F3E" w:rsidP="00561F3E">
      <w:pPr>
        <w:rPr>
          <w:del w:id="138" w:author="Daniela Murgan" w:date="2024-03-11T16:28:00Z"/>
          <w:rFonts w:eastAsia="Times New Roman" w:cstheme="minorHAnsi"/>
          <w:sz w:val="24"/>
          <w:szCs w:val="24"/>
        </w:rPr>
      </w:pPr>
      <w:del w:id="139" w:author="Daniela Murgan" w:date="2024-03-11T16:28:00Z">
        <w:r w:rsidDel="003E51C5">
          <w:rPr>
            <w:rFonts w:cstheme="minorHAnsi"/>
            <w:sz w:val="24"/>
            <w:szCs w:val="24"/>
          </w:rPr>
          <w:delText xml:space="preserve">*pentru indicatorii de realizare (RCO) </w:delText>
        </w:r>
        <w:r w:rsidDel="003E51C5">
          <w:rPr>
            <w:rFonts w:eastAsia="Times New Roman" w:cstheme="minorHAnsi"/>
            <w:sz w:val="24"/>
            <w:szCs w:val="24"/>
          </w:rPr>
          <w:delText>se stabilesc valori intermediare in masura in care este posibil</w:delText>
        </w:r>
      </w:del>
    </w:p>
    <w:p w14:paraId="36532942" w14:textId="77777777" w:rsidR="00561F3E" w:rsidRDefault="00561F3E" w:rsidP="00561F3E">
      <w:pPr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**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beneficiarul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va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completa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termenul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sub forma de data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calendaristica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asa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incat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sa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permita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aplicatiei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r w:rsidRPr="0011011A">
        <w:rPr>
          <w:rFonts w:cstheme="minorHAnsi"/>
          <w:kern w:val="0"/>
          <w:sz w:val="20"/>
          <w:szCs w:val="20"/>
          <w:highlight w:val="yellow"/>
        </w:rPr>
        <w:t xml:space="preserve">MySMIS2021/SMIS2021+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sa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transmita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notificari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>/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atentionari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;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varianta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definitiva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va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fi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revizuita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 xml:space="preserve"> la </w:t>
      </w:r>
      <w:proofErr w:type="spellStart"/>
      <w:r w:rsidRPr="0011011A">
        <w:rPr>
          <w:rFonts w:eastAsia="Times New Roman" w:cstheme="minorHAnsi"/>
          <w:sz w:val="24"/>
          <w:szCs w:val="24"/>
          <w:highlight w:val="yellow"/>
        </w:rPr>
        <w:t>contractare</w:t>
      </w:r>
      <w:proofErr w:type="spellEnd"/>
      <w:r w:rsidRPr="0011011A">
        <w:rPr>
          <w:rFonts w:eastAsia="Times New Roman" w:cstheme="minorHAnsi"/>
          <w:sz w:val="24"/>
          <w:szCs w:val="24"/>
          <w:highlight w:val="yellow"/>
        </w:rPr>
        <w:t>;</w:t>
      </w:r>
    </w:p>
    <w:p w14:paraId="2F6291E2" w14:textId="77777777" w:rsidR="00561F3E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</w:rPr>
      </w:pPr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Plan de </w:t>
      </w:r>
      <w:proofErr w:type="spellStart"/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>monitorizare</w:t>
      </w:r>
      <w:proofErr w:type="spellEnd"/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 a</w:t>
      </w:r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- plan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inclus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contractul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>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decizia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prin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stabilesc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etapă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monitoriza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autoritatea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organismul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intermediar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pe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parcursul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modul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verificare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acestora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precum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ţintele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finale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asumate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pentru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realizare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rezultat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fi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atinse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urma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;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utilizarea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acestui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plan are ca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finalitate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consolidarea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eficientizarea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procesului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monitorizare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proiectelor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autorităţile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organismele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intermediare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>;</w:t>
      </w:r>
    </w:p>
    <w:p w14:paraId="73835AD3" w14:textId="77777777" w:rsidR="00561F3E" w:rsidRDefault="00561F3E" w:rsidP="00561F3E">
      <w:pPr>
        <w:rPr>
          <w:rFonts w:cstheme="minorHAnsi"/>
          <w:b/>
          <w:bCs/>
          <w:i/>
          <w:iCs/>
          <w:kern w:val="0"/>
          <w:sz w:val="24"/>
          <w:szCs w:val="24"/>
        </w:rPr>
      </w:pPr>
    </w:p>
    <w:p w14:paraId="6731E3EE" w14:textId="77777777" w:rsidR="00561F3E" w:rsidRDefault="00561F3E" w:rsidP="00561F3E">
      <w:pPr>
        <w:jc w:val="both"/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</w:rPr>
      </w:pPr>
      <w:r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întreruperea termenului de plată</w:t>
      </w:r>
      <w:r>
        <w:rPr>
          <w:rFonts w:cstheme="minorHAnsi"/>
          <w:kern w:val="0"/>
          <w:sz w:val="24"/>
          <w:szCs w:val="24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respingerea, în tot sau în parte, a cererii de plată/cererii de prefinanțare/cererii de rambursare</w:t>
      </w:r>
      <w:r>
        <w:rPr>
          <w:rFonts w:cstheme="minorHAnsi"/>
          <w:kern w:val="0"/>
          <w:sz w:val="24"/>
          <w:szCs w:val="24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lastRenderedPageBreak/>
        <w:t>aplicarea unor penalități de întârziere, stabilite ca procent din valoarea cererii de plată</w:t>
      </w:r>
      <w:r>
        <w:rPr>
          <w:rFonts w:cstheme="minorHAnsi"/>
          <w:kern w:val="0"/>
          <w:sz w:val="24"/>
          <w:szCs w:val="24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>ca procent în limita a 5% dinvaloarea eligibilă a contractului de finanțare</w:t>
      </w:r>
      <w:r>
        <w:rPr>
          <w:rFonts w:cstheme="minorHAnsi"/>
          <w:kern w:val="0"/>
          <w:sz w:val="24"/>
          <w:szCs w:val="24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suspendarea implementării proiectului</w:t>
      </w:r>
      <w:r>
        <w:rPr>
          <w:rFonts w:cstheme="minorHAnsi"/>
          <w:kern w:val="0"/>
          <w:sz w:val="24"/>
          <w:szCs w:val="24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rezilierea contractului</w:t>
      </w:r>
      <w:r>
        <w:rPr>
          <w:rFonts w:cstheme="minorHAnsi"/>
          <w:kern w:val="0"/>
          <w:sz w:val="24"/>
          <w:szCs w:val="24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alte măsuri </w:t>
      </w:r>
      <w:r>
        <w:rPr>
          <w:rFonts w:cstheme="minorHAnsi"/>
          <w:kern w:val="0"/>
          <w:sz w:val="24"/>
          <w:szCs w:val="24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În cazul nerealizării indicatorilor de etapă din primul an de implementare în decurs de 6 luni de la finalizarea primului an de implementare</w:t>
      </w:r>
      <w:r>
        <w:rPr>
          <w:rFonts w:cstheme="minorHAnsi"/>
          <w:kern w:val="0"/>
          <w:sz w:val="24"/>
          <w:szCs w:val="24"/>
          <w:lang w:val="ro-RO"/>
        </w:rPr>
        <w:t xml:space="preserve">, din motive imputabile beneficiarului/ liderului de parteneriat și/sau partenerilor acestuia, precum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și în situația unor întârzieri semnificative </w:t>
      </w:r>
      <w:r>
        <w:rPr>
          <w:rFonts w:cstheme="minorHAnsi"/>
          <w:kern w:val="0"/>
          <w:sz w:val="24"/>
          <w:szCs w:val="24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poate proceda la rezilierea contractului de finanțare/deciziei de finanțare, </w:t>
      </w:r>
      <w:r>
        <w:rPr>
          <w:rFonts w:cstheme="minorHAnsi"/>
          <w:kern w:val="0"/>
          <w:sz w:val="24"/>
          <w:szCs w:val="24"/>
          <w:lang w:val="ro-RO"/>
        </w:rPr>
        <w:t xml:space="preserve">potrivit prevederilor art. 37 și 38 din Ordonanța de urgență a Guvernului nr. 133/2021,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>și recuperarea sumelor deja plătite beneficiarului.</w:t>
      </w:r>
    </w:p>
    <w:p w14:paraId="62F50DEA" w14:textId="7C2ABA19" w:rsidR="00561F3E" w:rsidRDefault="00561F3E" w:rsidP="00561F3E">
      <w:pPr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*** se </w:t>
      </w:r>
      <w:proofErr w:type="spellStart"/>
      <w:r>
        <w:rPr>
          <w:rFonts w:cstheme="minorHAnsi"/>
          <w:kern w:val="0"/>
          <w:sz w:val="24"/>
          <w:szCs w:val="24"/>
        </w:rPr>
        <w:t>va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completa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termenul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tinand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cont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durata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executie</w:t>
      </w:r>
      <w:proofErr w:type="spellEnd"/>
      <w:r>
        <w:rPr>
          <w:rFonts w:cstheme="minorHAnsi"/>
          <w:kern w:val="0"/>
          <w:sz w:val="24"/>
          <w:szCs w:val="24"/>
        </w:rPr>
        <w:t xml:space="preserve"> a </w:t>
      </w:r>
      <w:proofErr w:type="spellStart"/>
      <w:r>
        <w:rPr>
          <w:rFonts w:cstheme="minorHAnsi"/>
          <w:kern w:val="0"/>
          <w:sz w:val="24"/>
          <w:szCs w:val="24"/>
        </w:rPr>
        <w:t>activitatii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baza</w:t>
      </w:r>
      <w:proofErr w:type="spellEnd"/>
      <w:r w:rsidR="001C4BBD">
        <w:rPr>
          <w:rFonts w:cstheme="minorHAnsi"/>
          <w:kern w:val="0"/>
          <w:sz w:val="24"/>
          <w:szCs w:val="24"/>
        </w:rPr>
        <w:t>;</w:t>
      </w:r>
    </w:p>
    <w:p w14:paraId="6405C237" w14:textId="033F20C8" w:rsidR="009D264F" w:rsidRDefault="001C4BBD" w:rsidP="00561F3E">
      <w:pPr>
        <w:rPr>
          <w:rFonts w:cstheme="minorHAnsi"/>
          <w:kern w:val="0"/>
          <w:sz w:val="24"/>
          <w:szCs w:val="24"/>
        </w:rPr>
      </w:pPr>
      <w:r>
        <w:rPr>
          <w:rFonts w:cstheme="minorHAnsi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1C4BBD" w:rsidRDefault="00561F3E" w:rsidP="009D264F">
      <w:pPr>
        <w:ind w:left="720" w:firstLine="720"/>
        <w:rPr>
          <w:rFonts w:cstheme="minorHAnsi"/>
          <w:b/>
          <w:bCs/>
          <w:kern w:val="0"/>
          <w:sz w:val="32"/>
          <w:szCs w:val="32"/>
        </w:rPr>
      </w:pPr>
      <w:r w:rsidRPr="001C4BBD">
        <w:rPr>
          <w:rFonts w:cstheme="minorHAnsi"/>
          <w:b/>
          <w:bCs/>
          <w:kern w:val="0"/>
          <w:sz w:val="32"/>
          <w:szCs w:val="32"/>
        </w:rPr>
        <w:t>IMPORTANT !!!!</w:t>
      </w:r>
    </w:p>
    <w:p w14:paraId="2DCD2ADA" w14:textId="57CDADCD" w:rsidR="00DA437B" w:rsidRPr="0011011A" w:rsidDel="0011011A" w:rsidRDefault="00DA437B" w:rsidP="001C4BBD">
      <w:pPr>
        <w:pStyle w:val="ListParagraph"/>
        <w:numPr>
          <w:ilvl w:val="0"/>
          <w:numId w:val="4"/>
        </w:numPr>
        <w:jc w:val="both"/>
        <w:rPr>
          <w:del w:id="140" w:author="Daniela Murgan" w:date="2024-03-11T14:04:00Z"/>
          <w:rFonts w:cstheme="minorHAnsi"/>
          <w:b/>
          <w:bCs/>
          <w:i/>
          <w:iCs/>
          <w:kern w:val="0"/>
          <w:sz w:val="24"/>
          <w:szCs w:val="24"/>
        </w:rPr>
      </w:pPr>
      <w:del w:id="141" w:author="Daniela Murgan" w:date="2024-03-11T14:04:00Z">
        <w:r w:rsidRPr="0011011A" w:rsidDel="0011011A">
          <w:rPr>
            <w:rFonts w:cstheme="minorHAnsi"/>
            <w:b/>
            <w:bCs/>
            <w:i/>
            <w:iCs/>
            <w:kern w:val="0"/>
            <w:sz w:val="24"/>
            <w:szCs w:val="24"/>
          </w:rPr>
          <w:delText xml:space="preserve">Beneficiarii pot defini si alti indicatori de etapa, cu respectarea obligatiei de a intoduce minim 3 indicatori </w:delText>
        </w:r>
        <w:r w:rsidR="001C4BBD" w:rsidRPr="0011011A" w:rsidDel="0011011A">
          <w:rPr>
            <w:rFonts w:cstheme="minorHAnsi"/>
            <w:b/>
            <w:bCs/>
            <w:i/>
            <w:iCs/>
            <w:kern w:val="0"/>
            <w:sz w:val="24"/>
            <w:szCs w:val="24"/>
          </w:rPr>
          <w:delText>din formatul cadru oreintativ al Planului de Monitorizare elaborat d</w:delText>
        </w:r>
        <w:r w:rsidRPr="0011011A" w:rsidDel="0011011A">
          <w:rPr>
            <w:rFonts w:cstheme="minorHAnsi"/>
            <w:b/>
            <w:bCs/>
            <w:i/>
            <w:iCs/>
            <w:kern w:val="0"/>
            <w:sz w:val="24"/>
            <w:szCs w:val="24"/>
          </w:rPr>
          <w:delText>e AM PR</w:delText>
        </w:r>
      </w:del>
    </w:p>
    <w:p w14:paraId="6B36F7D8" w14:textId="39251EC0" w:rsidR="00427263" w:rsidRPr="00427263" w:rsidRDefault="00427263" w:rsidP="004D09F5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Indicatorii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corelează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activitatea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bază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declarată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beneficiar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cererea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precum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şi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rezultatele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aşteptate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.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Primul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indicator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stabilit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un interval de o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lună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dar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nu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mai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mult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lastRenderedPageBreak/>
        <w:t xml:space="preserve">6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luni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calculat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din prima zi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începere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a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implementării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aşa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cum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este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prevăzută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contractul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(art 14,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6 OUG 23/2023 – a se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vedea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art.7</w:t>
      </w:r>
    </w:p>
    <w:p w14:paraId="6CC3DA4A" w14:textId="33FDE1D3" w:rsidR="00561F3E" w:rsidRPr="001C4BB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Masurile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pentru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neindeplinirea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indicatorilor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vor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aplica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gradual - art. 14,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24 (OUG 23/2023)</w:t>
      </w:r>
    </w:p>
    <w:p w14:paraId="309A341B" w14:textId="77777777" w:rsidR="00561F3E" w:rsidRPr="001C4BB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modifica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prin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act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aditional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CF – art. 14,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25 (OUG 23/2023). </w:t>
      </w:r>
    </w:p>
    <w:p w14:paraId="26CDC6F4" w14:textId="77777777" w:rsidR="00561F3E" w:rsidRPr="0011011A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Dupa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semnarea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contractului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lucrari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/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contractui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furnizare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aferent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activitatii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baza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va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actualizat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conform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graficului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executie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fizic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valoric</w:t>
      </w:r>
      <w:proofErr w:type="spellEnd"/>
      <w:r w:rsidRPr="0011011A">
        <w:rPr>
          <w:rFonts w:cstheme="minorHAnsi"/>
          <w:b/>
          <w:bCs/>
          <w:i/>
          <w:iCs/>
          <w:kern w:val="0"/>
          <w:sz w:val="24"/>
          <w:szCs w:val="24"/>
        </w:rPr>
        <w:t>.</w:t>
      </w:r>
    </w:p>
    <w:p w14:paraId="3F563BA2" w14:textId="4AAAAFB4" w:rsidR="00561F3E" w:rsidRDefault="00DA437B" w:rsidP="00561F3E">
      <w:pPr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3E87AA99" w:rsidR="00DA437B" w:rsidRPr="0011011A" w:rsidDel="0011011A" w:rsidRDefault="00DA437B" w:rsidP="00DA437B">
                            <w:pPr>
                              <w:jc w:val="center"/>
                              <w:rPr>
                                <w:del w:id="142" w:author="Daniela Murgan" w:date="2024-03-11T14:04:00Z"/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</w:pPr>
                            <w:del w:id="143" w:author="Daniela Murgan" w:date="2024-03-11T14:04:00Z">
                              <w:r w:rsidRPr="0011011A" w:rsidDel="0011011A">
                                <w:rPr>
                                  <w:rFonts w:ascii="Calibri" w:hAnsi="Calibri" w:cs="Calibri"/>
                                  <w:b/>
                                  <w:bCs/>
                                  <w:sz w:val="28"/>
                                  <w:szCs w:val="28"/>
                                  <w:highlight w:val="yellow"/>
                                </w:rPr>
                                <w:delText xml:space="preserve">BENEFICIARII AU OBLIGATIA DE A INTRODUCE IN PLANUL DE MONITORIZARE MINIM </w:delText>
                              </w:r>
                            </w:del>
                          </w:p>
                          <w:p w14:paraId="78CDDF1B" w14:textId="75A89748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del w:id="144" w:author="Daniela Murgan" w:date="2024-03-11T14:04:00Z">
                              <w:r w:rsidRPr="0011011A" w:rsidDel="0011011A">
                                <w:rPr>
                                  <w:rFonts w:ascii="Calibri" w:hAnsi="Calibri" w:cs="Calibri"/>
                                  <w:b/>
                                  <w:bCs/>
                                  <w:sz w:val="28"/>
                                  <w:szCs w:val="28"/>
                                  <w:highlight w:val="yellow"/>
                                </w:rPr>
                                <w:delText>1 INDICATOR DE ETAPA CALITATIV SI 2 INDICATORI DE ETAPA VALORICI</w:delText>
                              </w:r>
                            </w:del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3E87AA99" w:rsidR="00DA437B" w:rsidRPr="0011011A" w:rsidDel="0011011A" w:rsidRDefault="00DA437B" w:rsidP="00DA437B">
                      <w:pPr>
                        <w:jc w:val="center"/>
                        <w:rPr>
                          <w:del w:id="134" w:author="Daniela Murgan" w:date="2024-03-11T14:04:00Z"/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highlight w:val="yellow"/>
                        </w:rPr>
                      </w:pPr>
                      <w:del w:id="135" w:author="Daniela Murgan" w:date="2024-03-11T14:04:00Z">
                        <w:r w:rsidRPr="0011011A" w:rsidDel="0011011A">
                          <w:rPr>
                            <w:rFonts w:ascii="Calibri" w:hAnsi="Calibri" w:cs="Calibri"/>
                            <w:b/>
                            <w:bCs/>
                            <w:sz w:val="28"/>
                            <w:szCs w:val="28"/>
                            <w:highlight w:val="yellow"/>
                          </w:rPr>
                          <w:delText xml:space="preserve">BENEFICIARII AU OBLIGATIA DE A INTRODUCE IN PLANUL DE MONITORIZARE MINIM </w:delText>
                        </w:r>
                      </w:del>
                    </w:p>
                    <w:p w14:paraId="78CDDF1B" w14:textId="75A89748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del w:id="136" w:author="Daniela Murgan" w:date="2024-03-11T14:04:00Z">
                        <w:r w:rsidRPr="0011011A" w:rsidDel="0011011A">
                          <w:rPr>
                            <w:rFonts w:ascii="Calibri" w:hAnsi="Calibri" w:cs="Calibri"/>
                            <w:b/>
                            <w:bCs/>
                            <w:sz w:val="28"/>
                            <w:szCs w:val="28"/>
                            <w:highlight w:val="yellow"/>
                          </w:rPr>
                          <w:delText>1 INDICATOR DE ETAPA CALITATIV SI 2 INDICATORI DE ETAPA VALORICI</w:delText>
                        </w:r>
                      </w:del>
                    </w:p>
                  </w:txbxContent>
                </v:textbox>
              </v:roundrect>
            </w:pict>
          </mc:Fallback>
        </mc:AlternateContent>
      </w:r>
    </w:p>
    <w:sectPr w:rsidR="00561F3E" w:rsidSect="00B513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iela Murgan">
    <w15:presenceInfo w15:providerId="AD" w15:userId="S-1-5-21-2908191251-2199599498-765975928-13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0D5E1A"/>
    <w:rsid w:val="0011011A"/>
    <w:rsid w:val="00166F46"/>
    <w:rsid w:val="001C4BBD"/>
    <w:rsid w:val="00257827"/>
    <w:rsid w:val="002D6C34"/>
    <w:rsid w:val="002F5A95"/>
    <w:rsid w:val="003029AB"/>
    <w:rsid w:val="00365C0D"/>
    <w:rsid w:val="003966B8"/>
    <w:rsid w:val="003B3D5A"/>
    <w:rsid w:val="003E51C5"/>
    <w:rsid w:val="00403000"/>
    <w:rsid w:val="00427263"/>
    <w:rsid w:val="004D2DA8"/>
    <w:rsid w:val="005244E5"/>
    <w:rsid w:val="00561F3E"/>
    <w:rsid w:val="00744C31"/>
    <w:rsid w:val="009D264F"/>
    <w:rsid w:val="00A50121"/>
    <w:rsid w:val="00A71490"/>
    <w:rsid w:val="00B51395"/>
    <w:rsid w:val="00B966E5"/>
    <w:rsid w:val="00BA00AD"/>
    <w:rsid w:val="00C97CD7"/>
    <w:rsid w:val="00D42CBE"/>
    <w:rsid w:val="00DA437B"/>
    <w:rsid w:val="00DD3BC0"/>
    <w:rsid w:val="00DF322F"/>
    <w:rsid w:val="00ED520E"/>
    <w:rsid w:val="00EF25B0"/>
    <w:rsid w:val="00F2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101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9D7EE-ADF7-4514-BA15-0777A599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Daniela Murgan</cp:lastModifiedBy>
  <cp:revision>19</cp:revision>
  <cp:lastPrinted>2023-06-22T06:44:00Z</cp:lastPrinted>
  <dcterms:created xsi:type="dcterms:W3CDTF">2023-06-16T08:11:00Z</dcterms:created>
  <dcterms:modified xsi:type="dcterms:W3CDTF">2024-03-11T15:09:00Z</dcterms:modified>
</cp:coreProperties>
</file>